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5D53" w14:textId="77777777" w:rsidR="00000000" w:rsidRDefault="00B46DD6">
      <w:pPr>
        <w:tabs>
          <w:tab w:val="right" w:pos="10080"/>
        </w:tabs>
        <w:suppressAutoHyphens/>
        <w:rPr>
          <w:b/>
          <w:sz w:val="60"/>
        </w:rPr>
      </w:pPr>
      <w:r>
        <w:rPr>
          <w:b/>
          <w:sz w:val="60"/>
        </w:rPr>
        <w:t>PART 3</w:t>
      </w:r>
      <w:r>
        <w:rPr>
          <w:b/>
          <w:sz w:val="60"/>
        </w:rPr>
        <w:tab/>
        <w:t>DEQ</w:t>
      </w:r>
    </w:p>
    <w:p w14:paraId="1849FB18" w14:textId="77777777" w:rsidR="00000000" w:rsidRDefault="00B46DD6">
      <w:pPr>
        <w:tabs>
          <w:tab w:val="right" w:pos="10080"/>
        </w:tabs>
        <w:suppressAutoHyphens/>
        <w:rPr>
          <w:sz w:val="20"/>
        </w:rPr>
      </w:pPr>
      <w:r>
        <w:rPr>
          <w:b/>
        </w:rPr>
        <w:t>Emissions Unit Group (EUG) Description</w:t>
      </w:r>
    </w:p>
    <w:p w14:paraId="69327533" w14:textId="77777777" w:rsidR="00000000" w:rsidRDefault="00B46DD6">
      <w:pPr>
        <w:suppressAutoHyphens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252"/>
        <w:gridCol w:w="6504"/>
      </w:tblGrid>
      <w:tr w:rsidR="00000000" w14:paraId="6F18B2FF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4FC7092E" w14:textId="77777777" w:rsidR="00000000" w:rsidRDefault="00B46DD6">
            <w:pPr>
              <w:suppressAutoHyphens/>
            </w:pPr>
            <w:r>
              <w:rPr>
                <w:b/>
              </w:rPr>
              <w:t>1</w:t>
            </w:r>
          </w:p>
        </w:tc>
        <w:tc>
          <w:tcPr>
            <w:tcW w:w="3252" w:type="dxa"/>
            <w:shd w:val="pct20" w:color="auto" w:fill="auto"/>
          </w:tcPr>
          <w:p w14:paraId="21B819E1" w14:textId="77777777" w:rsidR="00000000" w:rsidRDefault="00B46DD6">
            <w:pPr>
              <w:suppressAutoHyphens/>
            </w:pPr>
            <w:r>
              <w:rPr>
                <w:b/>
              </w:rPr>
              <w:t>COMPANY NAME</w:t>
            </w:r>
          </w:p>
        </w:tc>
        <w:bookmarkStart w:id="0" w:name="Text1"/>
        <w:tc>
          <w:tcPr>
            <w:tcW w:w="6504" w:type="dxa"/>
            <w:tcBorders>
              <w:right w:val="single" w:sz="18" w:space="0" w:color="auto"/>
            </w:tcBorders>
          </w:tcPr>
          <w:p w14:paraId="2EC5A35B" w14:textId="77777777" w:rsidR="00000000" w:rsidRDefault="00B46DD6">
            <w:pPr>
              <w:suppressAutoHyphens/>
            </w:pPr>
            <w:ins w:id="1" w:author="foobar" w:date="1998-05-14T13:07:00Z">
              <w: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2" w:author="foobar" w:date="1998-05-14T13:07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3" w:author="foobar" w:date="1998-05-14T13:07:00Z">
              <w:r>
                <w:fldChar w:fldCharType="end"/>
              </w:r>
            </w:ins>
            <w:bookmarkEnd w:id="0"/>
          </w:p>
        </w:tc>
      </w:tr>
      <w:tr w:rsidR="00000000" w14:paraId="50A372D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top w:val="nil"/>
              <w:bottom w:val="single" w:sz="18" w:space="0" w:color="auto"/>
            </w:tcBorders>
            <w:shd w:val="pct20" w:color="auto" w:fill="auto"/>
          </w:tcPr>
          <w:p w14:paraId="2197D1C8" w14:textId="77777777" w:rsidR="00000000" w:rsidRDefault="00B46DD6">
            <w:pPr>
              <w:suppressAutoHyphens/>
            </w:pPr>
          </w:p>
        </w:tc>
        <w:tc>
          <w:tcPr>
            <w:tcW w:w="3252" w:type="dxa"/>
            <w:tcBorders>
              <w:bottom w:val="single" w:sz="18" w:space="0" w:color="auto"/>
            </w:tcBorders>
            <w:shd w:val="pct20" w:color="auto" w:fill="auto"/>
          </w:tcPr>
          <w:p w14:paraId="5857A3EC" w14:textId="77777777" w:rsidR="00000000" w:rsidRDefault="00B46DD6">
            <w:pPr>
              <w:suppressAutoHyphens/>
            </w:pPr>
            <w:r>
              <w:rPr>
                <w:b/>
              </w:rPr>
              <w:t>FACILITY NAME</w:t>
            </w:r>
          </w:p>
        </w:tc>
        <w:bookmarkStart w:id="4" w:name="Text2"/>
        <w:tc>
          <w:tcPr>
            <w:tcW w:w="6504" w:type="dxa"/>
            <w:tcBorders>
              <w:bottom w:val="single" w:sz="18" w:space="0" w:color="auto"/>
              <w:right w:val="single" w:sz="18" w:space="0" w:color="auto"/>
            </w:tcBorders>
          </w:tcPr>
          <w:p w14:paraId="35386C67" w14:textId="77777777" w:rsidR="00000000" w:rsidRDefault="00B46DD6">
            <w:pPr>
              <w:suppressAutoHyphens/>
            </w:pPr>
            <w:ins w:id="5" w:author="foobar" w:date="1998-05-14T13:07:00Z">
              <w: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6" w:author="foobar" w:date="1998-05-14T13:07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7" w:author="foobar" w:date="1998-05-14T13:07:00Z">
              <w:r>
                <w:fldChar w:fldCharType="end"/>
              </w:r>
            </w:ins>
            <w:bookmarkEnd w:id="4"/>
          </w:p>
        </w:tc>
      </w:tr>
    </w:tbl>
    <w:p w14:paraId="2978E677" w14:textId="77777777" w:rsidR="00000000" w:rsidRDefault="00B46DD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2352"/>
        <w:gridCol w:w="438"/>
        <w:gridCol w:w="1620"/>
        <w:gridCol w:w="4446"/>
      </w:tblGrid>
      <w:tr w:rsidR="00000000" w14:paraId="094AC0F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1E2E2698" w14:textId="77777777" w:rsidR="00000000" w:rsidRDefault="00B46DD6">
            <w:pPr>
              <w:suppressAutoHyphens/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shd w:val="pct20" w:color="auto" w:fill="auto"/>
          </w:tcPr>
          <w:p w14:paraId="6B8B5402" w14:textId="77777777" w:rsidR="00000000" w:rsidRDefault="00B46DD6">
            <w:pPr>
              <w:suppressAutoHyphens/>
            </w:pPr>
            <w:r>
              <w:rPr>
                <w:b/>
              </w:rPr>
              <w:t>EUG</w:t>
            </w:r>
          </w:p>
        </w:tc>
        <w:bookmarkStart w:id="8" w:name="Text3"/>
        <w:tc>
          <w:tcPr>
            <w:tcW w:w="2352" w:type="dxa"/>
          </w:tcPr>
          <w:p w14:paraId="5B22B2CE" w14:textId="77777777" w:rsidR="00000000" w:rsidRDefault="00B46DD6">
            <w:pPr>
              <w:suppressAutoHyphens/>
            </w:pPr>
            <w:ins w:id="9" w:author="foobar" w:date="1998-05-14T13:07:00Z">
              <w:r>
                <w:fldChar w:fldCharType="begin">
                  <w:ffData>
                    <w:name w:val="Text3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10" w:author="foobar" w:date="1998-05-14T13:07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11" w:author="foobar" w:date="1998-05-14T13:07:00Z">
              <w:r>
                <w:fldChar w:fldCharType="end"/>
              </w:r>
            </w:ins>
            <w:bookmarkEnd w:id="8"/>
          </w:p>
        </w:tc>
        <w:tc>
          <w:tcPr>
            <w:tcW w:w="438" w:type="dxa"/>
            <w:shd w:val="pct20" w:color="auto" w:fill="auto"/>
          </w:tcPr>
          <w:p w14:paraId="5D328032" w14:textId="77777777" w:rsidR="00000000" w:rsidRDefault="00B46DD6">
            <w:pPr>
              <w:suppressAutoHyphens/>
            </w:pPr>
            <w:r>
              <w:rPr>
                <w:b/>
              </w:rPr>
              <w:t>3</w:t>
            </w:r>
          </w:p>
        </w:tc>
        <w:tc>
          <w:tcPr>
            <w:tcW w:w="1620" w:type="dxa"/>
            <w:shd w:val="pct20" w:color="auto" w:fill="auto"/>
          </w:tcPr>
          <w:p w14:paraId="756CE590" w14:textId="77777777" w:rsidR="00000000" w:rsidRDefault="00B46DD6">
            <w:pPr>
              <w:suppressAutoHyphens/>
            </w:pPr>
            <w:r>
              <w:rPr>
                <w:b/>
              </w:rPr>
              <w:t>SCENARIO</w:t>
            </w:r>
          </w:p>
        </w:tc>
        <w:bookmarkStart w:id="12" w:name="Text4"/>
        <w:tc>
          <w:tcPr>
            <w:tcW w:w="4446" w:type="dxa"/>
          </w:tcPr>
          <w:p w14:paraId="6DAFB8A0" w14:textId="77777777" w:rsidR="00000000" w:rsidRDefault="00B46DD6">
            <w:pPr>
              <w:suppressAutoHyphens/>
            </w:pPr>
            <w:ins w:id="13" w:author="foobar" w:date="1998-05-14T13:07:00Z">
              <w:r>
                <w:fldChar w:fldCharType="begin">
                  <w:ffData>
                    <w:name w:val="Text4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14" w:author="foobar" w:date="1998-05-14T13:07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15" w:author="foobar" w:date="1998-05-14T13:07:00Z">
              <w:r>
                <w:fldChar w:fldCharType="end"/>
              </w:r>
            </w:ins>
            <w:bookmarkEnd w:id="12"/>
          </w:p>
        </w:tc>
      </w:tr>
    </w:tbl>
    <w:p w14:paraId="13D8D045" w14:textId="77777777" w:rsidR="00000000" w:rsidRDefault="00B46DD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630"/>
        <w:gridCol w:w="1260"/>
        <w:gridCol w:w="5940"/>
        <w:gridCol w:w="1926"/>
      </w:tblGrid>
      <w:tr w:rsidR="00000000" w14:paraId="2712F3F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7FBA9E0F" w14:textId="77777777" w:rsidR="00000000" w:rsidRDefault="00B46DD6">
            <w:pPr>
              <w:suppressAutoHyphens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756" w:type="dxa"/>
            <w:gridSpan w:val="4"/>
            <w:shd w:val="pct20" w:color="auto" w:fill="auto"/>
          </w:tcPr>
          <w:p w14:paraId="354EB217" w14:textId="77777777" w:rsidR="00000000" w:rsidRDefault="00B46DD6">
            <w:pPr>
              <w:suppressAutoHyphens/>
              <w:jc w:val="center"/>
            </w:pPr>
            <w:r>
              <w:rPr>
                <w:b/>
              </w:rPr>
              <w:t>EMISSION UNIT (EU) INFORMATION</w:t>
            </w:r>
          </w:p>
        </w:tc>
      </w:tr>
      <w:tr w:rsidR="00000000" w14:paraId="2FE4BD20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gridSpan w:val="2"/>
            <w:shd w:val="pct20" w:color="auto" w:fill="auto"/>
          </w:tcPr>
          <w:p w14:paraId="1D2571B8" w14:textId="77777777" w:rsidR="00000000" w:rsidRDefault="00B46DD6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</w:t>
            </w:r>
          </w:p>
          <w:p w14:paraId="40885B69" w14:textId="77777777" w:rsidR="00000000" w:rsidRDefault="00B46DD6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EU ID#</w:t>
            </w:r>
          </w:p>
        </w:tc>
        <w:tc>
          <w:tcPr>
            <w:tcW w:w="1260" w:type="dxa"/>
            <w:shd w:val="pct20" w:color="auto" w:fill="auto"/>
          </w:tcPr>
          <w:p w14:paraId="4A27B47E" w14:textId="77777777" w:rsidR="00000000" w:rsidRDefault="00B46DD6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(b)</w:t>
            </w:r>
          </w:p>
          <w:p w14:paraId="70442E72" w14:textId="77777777" w:rsidR="00000000" w:rsidRDefault="00B46DD6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Point ID#</w:t>
            </w:r>
          </w:p>
        </w:tc>
        <w:tc>
          <w:tcPr>
            <w:tcW w:w="5940" w:type="dxa"/>
            <w:shd w:val="pct20" w:color="auto" w:fill="auto"/>
          </w:tcPr>
          <w:p w14:paraId="02B6C21B" w14:textId="77777777" w:rsidR="00000000" w:rsidRDefault="00B46DD6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(c)</w:t>
            </w:r>
          </w:p>
          <w:p w14:paraId="38412E7F" w14:textId="77777777" w:rsidR="00000000" w:rsidRDefault="00B46DD6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EU Name/Mo</w:t>
            </w:r>
            <w:r>
              <w:rPr>
                <w:b/>
                <w:sz w:val="20"/>
              </w:rPr>
              <w:t>del</w:t>
            </w:r>
          </w:p>
        </w:tc>
        <w:tc>
          <w:tcPr>
            <w:tcW w:w="1926" w:type="dxa"/>
            <w:shd w:val="pct20" w:color="auto" w:fill="auto"/>
          </w:tcPr>
          <w:p w14:paraId="37A189D1" w14:textId="77777777" w:rsidR="00000000" w:rsidRDefault="00B46DD6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(d)  Construction/</w:t>
            </w:r>
          </w:p>
          <w:p w14:paraId="4B30F2F0" w14:textId="77777777" w:rsidR="00000000" w:rsidRDefault="00B46DD6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Modification Date</w:t>
            </w:r>
          </w:p>
        </w:tc>
      </w:tr>
      <w:bookmarkStart w:id="16" w:name="Text5"/>
      <w:tr w:rsidR="00000000" w14:paraId="6CADF9C1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75384997" w14:textId="77777777" w:rsidR="00000000" w:rsidRDefault="00B46DD6">
            <w:pPr>
              <w:suppressAutoHyphens/>
              <w:rPr>
                <w:sz w:val="20"/>
              </w:rPr>
            </w:pPr>
            <w:ins w:id="17" w:author="foobar" w:date="1998-05-14T13:07:00Z">
              <w:r>
                <w:rPr>
                  <w:sz w:val="20"/>
                </w:rPr>
                <w:fldChar w:fldCharType="begin">
                  <w:ffData>
                    <w:name w:val="Text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6"/>
          </w:p>
        </w:tc>
        <w:bookmarkStart w:id="20" w:name="Text14"/>
        <w:tc>
          <w:tcPr>
            <w:tcW w:w="1260" w:type="dxa"/>
          </w:tcPr>
          <w:p w14:paraId="0B6C2550" w14:textId="77777777" w:rsidR="00000000" w:rsidRDefault="00B46DD6">
            <w:pPr>
              <w:suppressAutoHyphens/>
              <w:rPr>
                <w:sz w:val="20"/>
              </w:rPr>
            </w:pPr>
            <w:ins w:id="21" w:author="foobar" w:date="1998-05-14T13:07:00Z">
              <w:r>
                <w:rPr>
                  <w:sz w:val="20"/>
                </w:rPr>
                <w:fldChar w:fldCharType="begin">
                  <w:ffData>
                    <w:name w:val="Text1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0"/>
          </w:p>
        </w:tc>
        <w:bookmarkStart w:id="24" w:name="Text23"/>
        <w:tc>
          <w:tcPr>
            <w:tcW w:w="5940" w:type="dxa"/>
          </w:tcPr>
          <w:p w14:paraId="4EE0207D" w14:textId="77777777" w:rsidR="00000000" w:rsidRDefault="00B46DD6">
            <w:pPr>
              <w:suppressAutoHyphens/>
              <w:rPr>
                <w:sz w:val="20"/>
              </w:rPr>
            </w:pPr>
            <w:ins w:id="25" w:author="foobar" w:date="1998-05-14T13:07:00Z">
              <w:r>
                <w:rPr>
                  <w:sz w:val="20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4"/>
          </w:p>
        </w:tc>
        <w:bookmarkStart w:id="28" w:name="Text40"/>
        <w:tc>
          <w:tcPr>
            <w:tcW w:w="1926" w:type="dxa"/>
          </w:tcPr>
          <w:p w14:paraId="074B3E9E" w14:textId="77777777" w:rsidR="00000000" w:rsidRDefault="00B46DD6">
            <w:pPr>
              <w:suppressAutoHyphens/>
              <w:rPr>
                <w:sz w:val="20"/>
              </w:rPr>
            </w:pPr>
            <w:ins w:id="29" w:author="foobar" w:date="1998-05-14T13:07:00Z">
              <w:r>
                <w:rPr>
                  <w:sz w:val="20"/>
                </w:rPr>
                <w:fldChar w:fldCharType="begin">
                  <w:ffData>
                    <w:name w:val="Text4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8"/>
          </w:p>
        </w:tc>
      </w:tr>
      <w:bookmarkStart w:id="32" w:name="Text6"/>
      <w:tr w:rsidR="00000000" w14:paraId="4769AF35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69535074" w14:textId="77777777" w:rsidR="00000000" w:rsidRDefault="00B46DD6">
            <w:pPr>
              <w:suppressAutoHyphens/>
              <w:rPr>
                <w:sz w:val="20"/>
              </w:rPr>
            </w:pPr>
            <w:ins w:id="33" w:author="foobar" w:date="1998-05-14T13:07:00Z">
              <w:r>
                <w:rPr>
                  <w:sz w:val="20"/>
                </w:rPr>
                <w:fldChar w:fldCharType="begin">
                  <w:ffData>
                    <w:name w:val="Text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2"/>
          </w:p>
        </w:tc>
        <w:bookmarkStart w:id="36" w:name="Text15"/>
        <w:tc>
          <w:tcPr>
            <w:tcW w:w="1260" w:type="dxa"/>
          </w:tcPr>
          <w:p w14:paraId="3C426F59" w14:textId="77777777" w:rsidR="00000000" w:rsidRDefault="00B46DD6">
            <w:pPr>
              <w:suppressAutoHyphens/>
              <w:rPr>
                <w:sz w:val="20"/>
              </w:rPr>
            </w:pPr>
            <w:ins w:id="37" w:author="foobar" w:date="1998-05-14T13:07:00Z">
              <w:r>
                <w:rPr>
                  <w:sz w:val="20"/>
                </w:rPr>
                <w:fldChar w:fldCharType="begin">
                  <w:ffData>
                    <w:name w:val="Text1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6"/>
          </w:p>
        </w:tc>
        <w:bookmarkStart w:id="40" w:name="Text24"/>
        <w:tc>
          <w:tcPr>
            <w:tcW w:w="5940" w:type="dxa"/>
          </w:tcPr>
          <w:p w14:paraId="5BB670D0" w14:textId="77777777" w:rsidR="00000000" w:rsidRDefault="00B46DD6">
            <w:pPr>
              <w:suppressAutoHyphens/>
              <w:rPr>
                <w:sz w:val="20"/>
              </w:rPr>
            </w:pPr>
            <w:ins w:id="41" w:author="foobar" w:date="1998-05-14T13:07:00Z">
              <w:r>
                <w:rPr>
                  <w:sz w:val="20"/>
                </w:rPr>
                <w:fldChar w:fldCharType="begin">
                  <w:ffData>
                    <w:name w:val="Text2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40"/>
          </w:p>
        </w:tc>
        <w:bookmarkStart w:id="44" w:name="Text39"/>
        <w:tc>
          <w:tcPr>
            <w:tcW w:w="1926" w:type="dxa"/>
          </w:tcPr>
          <w:p w14:paraId="0112C058" w14:textId="77777777" w:rsidR="00000000" w:rsidRDefault="00B46DD6">
            <w:pPr>
              <w:suppressAutoHyphens/>
              <w:rPr>
                <w:sz w:val="20"/>
              </w:rPr>
            </w:pPr>
            <w:ins w:id="45" w:author="foobar" w:date="1998-05-14T13:07:00Z">
              <w:r>
                <w:rPr>
                  <w:sz w:val="20"/>
                </w:rPr>
                <w:fldChar w:fldCharType="begin">
                  <w:ffData>
                    <w:name w:val="Text3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4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44"/>
          </w:p>
        </w:tc>
      </w:tr>
      <w:tr w:rsidR="00000000" w14:paraId="76FEF4E0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3C7369C9" w14:textId="77777777" w:rsidR="00000000" w:rsidRDefault="00B46DD6">
            <w:pPr>
              <w:suppressAutoHyphens/>
              <w:rPr>
                <w:sz w:val="20"/>
              </w:rPr>
            </w:pPr>
            <w:ins w:id="48" w:author="foobar" w:date="1998-05-14T13:07:00Z">
              <w:r>
                <w:rPr>
                  <w:sz w:val="20"/>
                </w:rPr>
                <w:fldChar w:fldCharType="begin">
                  <w:ffData>
                    <w:name w:val="Text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49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0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32AE07AE" w14:textId="77777777" w:rsidR="00000000" w:rsidRDefault="00B46DD6">
            <w:pPr>
              <w:suppressAutoHyphens/>
              <w:rPr>
                <w:sz w:val="20"/>
              </w:rPr>
            </w:pPr>
            <w:ins w:id="51" w:author="foobar" w:date="1998-05-14T13:07:00Z">
              <w:r>
                <w:rPr>
                  <w:sz w:val="20"/>
                </w:rPr>
                <w:fldChar w:fldCharType="begin">
                  <w:ffData>
                    <w:name w:val="Text1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3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596978DF" w14:textId="77777777" w:rsidR="00000000" w:rsidRDefault="00B46DD6">
            <w:pPr>
              <w:suppressAutoHyphens/>
              <w:rPr>
                <w:sz w:val="20"/>
              </w:rPr>
            </w:pPr>
            <w:ins w:id="54" w:author="foobar" w:date="1998-05-14T13:07:00Z">
              <w:r>
                <w:rPr>
                  <w:sz w:val="20"/>
                </w:rPr>
                <w:fldChar w:fldCharType="begin">
                  <w:ffData>
                    <w:name w:val="Text2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5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6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3E4EFAF9" w14:textId="77777777" w:rsidR="00000000" w:rsidRDefault="00B46DD6">
            <w:pPr>
              <w:suppressAutoHyphens/>
              <w:rPr>
                <w:sz w:val="20"/>
              </w:rPr>
            </w:pPr>
            <w:ins w:id="57" w:author="foobar" w:date="1998-05-14T13:07:00Z">
              <w:r>
                <w:rPr>
                  <w:sz w:val="20"/>
                </w:rPr>
                <w:fldChar w:fldCharType="begin">
                  <w:ffData>
                    <w:name w:val="Text3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5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59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141BC7D5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2E052E16" w14:textId="77777777" w:rsidR="00000000" w:rsidRDefault="00B46DD6">
            <w:pPr>
              <w:suppressAutoHyphens/>
              <w:rPr>
                <w:sz w:val="20"/>
              </w:rPr>
            </w:pPr>
            <w:ins w:id="60" w:author="foobar" w:date="1998-05-14T13:07:00Z">
              <w:r>
                <w:rPr>
                  <w:sz w:val="20"/>
                </w:rPr>
                <w:fldChar w:fldCharType="begin">
                  <w:ffData>
                    <w:name w:val="Text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1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2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17C5CD73" w14:textId="77777777" w:rsidR="00000000" w:rsidRDefault="00B46DD6">
            <w:pPr>
              <w:suppressAutoHyphens/>
              <w:rPr>
                <w:sz w:val="20"/>
              </w:rPr>
            </w:pPr>
            <w:ins w:id="63" w:author="foobar" w:date="1998-05-14T13:07:00Z">
              <w:r>
                <w:rPr>
                  <w:sz w:val="20"/>
                </w:rPr>
                <w:fldChar w:fldCharType="begin">
                  <w:ffData>
                    <w:name w:val="Text1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5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1A6764E2" w14:textId="77777777" w:rsidR="00000000" w:rsidRDefault="00B46DD6">
            <w:pPr>
              <w:suppressAutoHyphens/>
              <w:rPr>
                <w:sz w:val="20"/>
              </w:rPr>
            </w:pPr>
            <w:ins w:id="66" w:author="foobar" w:date="1998-05-14T13:07:00Z">
              <w:r>
                <w:rPr>
                  <w:sz w:val="20"/>
                </w:rPr>
                <w:fldChar w:fldCharType="begin">
                  <w:ffData>
                    <w:name w:val="Text2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7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68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0B95FD1C" w14:textId="77777777" w:rsidR="00000000" w:rsidRDefault="00B46DD6">
            <w:pPr>
              <w:suppressAutoHyphens/>
              <w:rPr>
                <w:sz w:val="20"/>
              </w:rPr>
            </w:pPr>
            <w:ins w:id="69" w:author="foobar" w:date="1998-05-14T13:07:00Z">
              <w:r>
                <w:rPr>
                  <w:sz w:val="20"/>
                </w:rPr>
                <w:fldChar w:fldCharType="begin">
                  <w:ffData>
                    <w:name w:val="Text3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1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4556643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08CDF3C0" w14:textId="77777777" w:rsidR="00000000" w:rsidRDefault="00B46DD6">
            <w:pPr>
              <w:suppressAutoHyphens/>
              <w:rPr>
                <w:sz w:val="20"/>
              </w:rPr>
            </w:pPr>
            <w:ins w:id="72" w:author="foobar" w:date="1998-05-14T13:07:00Z">
              <w:r>
                <w:rPr>
                  <w:sz w:val="20"/>
                </w:rPr>
                <w:fldChar w:fldCharType="begin">
                  <w:ffData>
                    <w:name w:val="Text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3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4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600CB728" w14:textId="77777777" w:rsidR="00000000" w:rsidRDefault="00B46DD6">
            <w:pPr>
              <w:suppressAutoHyphens/>
              <w:rPr>
                <w:sz w:val="20"/>
              </w:rPr>
            </w:pPr>
            <w:ins w:id="75" w:author="foobar" w:date="1998-05-14T13:07:00Z">
              <w:r>
                <w:rPr>
                  <w:sz w:val="20"/>
                </w:rPr>
                <w:fldChar w:fldCharType="begin">
                  <w:ffData>
                    <w:name w:val="Text1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7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62DB7264" w14:textId="77777777" w:rsidR="00000000" w:rsidRDefault="00B46DD6">
            <w:pPr>
              <w:suppressAutoHyphens/>
              <w:rPr>
                <w:sz w:val="20"/>
              </w:rPr>
            </w:pPr>
            <w:ins w:id="78" w:author="foobar" w:date="1998-05-14T13:07:00Z">
              <w:r>
                <w:rPr>
                  <w:sz w:val="20"/>
                </w:rPr>
                <w:fldChar w:fldCharType="begin">
                  <w:ffData>
                    <w:name w:val="Text2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79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0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17C03FA5" w14:textId="77777777" w:rsidR="00000000" w:rsidRDefault="00B46DD6">
            <w:pPr>
              <w:suppressAutoHyphens/>
              <w:rPr>
                <w:sz w:val="20"/>
              </w:rPr>
            </w:pPr>
            <w:ins w:id="81" w:author="foobar" w:date="1998-05-14T13:07:00Z">
              <w:r>
                <w:rPr>
                  <w:sz w:val="20"/>
                </w:rPr>
                <w:fldChar w:fldCharType="begin">
                  <w:ffData>
                    <w:name w:val="Text3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8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3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bookmarkStart w:id="84" w:name="Text8"/>
      <w:tr w:rsidR="00000000" w14:paraId="6E81FB5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1E4EC867" w14:textId="77777777" w:rsidR="00000000" w:rsidRDefault="00B46DD6">
            <w:pPr>
              <w:suppressAutoHyphens/>
              <w:rPr>
                <w:sz w:val="20"/>
              </w:rPr>
            </w:pPr>
            <w:ins w:id="85" w:author="foobar" w:date="1998-05-14T13:07:00Z">
              <w:r>
                <w:rPr>
                  <w:sz w:val="20"/>
                </w:rPr>
                <w:fldChar w:fldCharType="begin">
                  <w:ffData>
                    <w:name w:val="Text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8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8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84"/>
          </w:p>
        </w:tc>
        <w:bookmarkStart w:id="88" w:name="Text16"/>
        <w:tc>
          <w:tcPr>
            <w:tcW w:w="1260" w:type="dxa"/>
          </w:tcPr>
          <w:p w14:paraId="4F6AE305" w14:textId="77777777" w:rsidR="00000000" w:rsidRDefault="00B46DD6">
            <w:pPr>
              <w:suppressAutoHyphens/>
              <w:rPr>
                <w:sz w:val="20"/>
              </w:rPr>
            </w:pPr>
            <w:ins w:id="89" w:author="foobar" w:date="1998-05-14T13:07:00Z">
              <w:r>
                <w:rPr>
                  <w:sz w:val="20"/>
                </w:rPr>
                <w:fldChar w:fldCharType="begin">
                  <w:ffData>
                    <w:name w:val="Text1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88"/>
          </w:p>
        </w:tc>
        <w:bookmarkStart w:id="92" w:name="Text25"/>
        <w:tc>
          <w:tcPr>
            <w:tcW w:w="5940" w:type="dxa"/>
          </w:tcPr>
          <w:p w14:paraId="52941B38" w14:textId="77777777" w:rsidR="00000000" w:rsidRDefault="00B46DD6">
            <w:pPr>
              <w:suppressAutoHyphens/>
              <w:rPr>
                <w:sz w:val="20"/>
              </w:rPr>
            </w:pPr>
            <w:ins w:id="93" w:author="foobar" w:date="1998-05-14T13:07:00Z">
              <w:r>
                <w:rPr>
                  <w:sz w:val="20"/>
                </w:rPr>
                <w:fldChar w:fldCharType="begin">
                  <w:ffData>
                    <w:name w:val="Text2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92"/>
          </w:p>
        </w:tc>
        <w:bookmarkStart w:id="96" w:name="Text38"/>
        <w:tc>
          <w:tcPr>
            <w:tcW w:w="1926" w:type="dxa"/>
          </w:tcPr>
          <w:p w14:paraId="16E51C79" w14:textId="77777777" w:rsidR="00000000" w:rsidRDefault="00B46DD6">
            <w:pPr>
              <w:suppressAutoHyphens/>
              <w:rPr>
                <w:sz w:val="20"/>
              </w:rPr>
            </w:pPr>
            <w:ins w:id="97" w:author="foobar" w:date="1998-05-14T13:07:00Z">
              <w:r>
                <w:rPr>
                  <w:sz w:val="20"/>
                </w:rPr>
                <w:fldChar w:fldCharType="begin">
                  <w:ffData>
                    <w:name w:val="Text3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</w:instrText>
            </w:r>
            <w:r>
              <w:rPr>
                <w:sz w:val="20"/>
              </w:rPr>
              <w:instrText xml:space="preserve">MTEXT </w:instrText>
            </w:r>
            <w:ins w:id="9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9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96"/>
          </w:p>
        </w:tc>
      </w:tr>
      <w:bookmarkStart w:id="100" w:name="Text7"/>
      <w:tr w:rsidR="00000000" w14:paraId="6827F18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0B94FB7A" w14:textId="77777777" w:rsidR="00000000" w:rsidRDefault="00B46DD6">
            <w:pPr>
              <w:suppressAutoHyphens/>
              <w:rPr>
                <w:sz w:val="20"/>
              </w:rPr>
            </w:pPr>
            <w:ins w:id="101" w:author="foobar" w:date="1998-05-14T13:07:00Z">
              <w:r>
                <w:rPr>
                  <w:sz w:val="20"/>
                </w:rPr>
                <w:fldChar w:fldCharType="begin">
                  <w:ffData>
                    <w:name w:val="Text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00"/>
          </w:p>
        </w:tc>
        <w:bookmarkStart w:id="104" w:name="Text17"/>
        <w:tc>
          <w:tcPr>
            <w:tcW w:w="1260" w:type="dxa"/>
          </w:tcPr>
          <w:p w14:paraId="6D801EF4" w14:textId="77777777" w:rsidR="00000000" w:rsidRDefault="00B46DD6">
            <w:pPr>
              <w:suppressAutoHyphens/>
              <w:rPr>
                <w:sz w:val="20"/>
              </w:rPr>
            </w:pPr>
            <w:ins w:id="105" w:author="foobar" w:date="1998-05-14T13:07:00Z">
              <w:r>
                <w:rPr>
                  <w:sz w:val="20"/>
                </w:rPr>
                <w:fldChar w:fldCharType="begin">
                  <w:ffData>
                    <w:name w:val="Text1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0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04"/>
          </w:p>
        </w:tc>
        <w:bookmarkStart w:id="108" w:name="Text26"/>
        <w:tc>
          <w:tcPr>
            <w:tcW w:w="5940" w:type="dxa"/>
          </w:tcPr>
          <w:p w14:paraId="67307A36" w14:textId="77777777" w:rsidR="00000000" w:rsidRDefault="00B46DD6">
            <w:pPr>
              <w:suppressAutoHyphens/>
              <w:rPr>
                <w:sz w:val="20"/>
              </w:rPr>
            </w:pPr>
            <w:ins w:id="109" w:author="foobar" w:date="1998-05-14T13:07:00Z">
              <w:r>
                <w:rPr>
                  <w:sz w:val="20"/>
                </w:rPr>
                <w:fldChar w:fldCharType="begin">
                  <w:ffData>
                    <w:name w:val="Text2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08"/>
          </w:p>
        </w:tc>
        <w:bookmarkStart w:id="112" w:name="Text37"/>
        <w:tc>
          <w:tcPr>
            <w:tcW w:w="1926" w:type="dxa"/>
          </w:tcPr>
          <w:p w14:paraId="49CD6852" w14:textId="77777777" w:rsidR="00000000" w:rsidRDefault="00B46DD6">
            <w:pPr>
              <w:suppressAutoHyphens/>
              <w:rPr>
                <w:sz w:val="20"/>
              </w:rPr>
            </w:pPr>
            <w:ins w:id="113" w:author="foobar" w:date="1998-05-14T13:07:00Z">
              <w:r>
                <w:rPr>
                  <w:sz w:val="20"/>
                </w:rPr>
                <w:fldChar w:fldCharType="begin">
                  <w:ffData>
                    <w:name w:val="Text3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12"/>
          </w:p>
        </w:tc>
      </w:tr>
      <w:bookmarkStart w:id="116" w:name="Text9"/>
      <w:tr w:rsidR="00000000" w14:paraId="7B57FAA9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5F6A66F1" w14:textId="77777777" w:rsidR="00000000" w:rsidRDefault="00B46DD6">
            <w:pPr>
              <w:suppressAutoHyphens/>
              <w:rPr>
                <w:sz w:val="20"/>
              </w:rPr>
            </w:pPr>
            <w:ins w:id="117" w:author="foobar" w:date="1998-05-14T13:07:00Z">
              <w:r>
                <w:rPr>
                  <w:sz w:val="20"/>
                </w:rPr>
                <w:fldChar w:fldCharType="begin">
                  <w:ffData>
                    <w:name w:val="Text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1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1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16"/>
          </w:p>
        </w:tc>
        <w:bookmarkStart w:id="120" w:name="Text18"/>
        <w:tc>
          <w:tcPr>
            <w:tcW w:w="1260" w:type="dxa"/>
          </w:tcPr>
          <w:p w14:paraId="0FFC18A6" w14:textId="77777777" w:rsidR="00000000" w:rsidRDefault="00B46DD6">
            <w:pPr>
              <w:suppressAutoHyphens/>
              <w:rPr>
                <w:sz w:val="20"/>
              </w:rPr>
            </w:pPr>
            <w:ins w:id="121" w:author="foobar" w:date="1998-05-14T13:07:00Z">
              <w:r>
                <w:rPr>
                  <w:sz w:val="20"/>
                </w:rPr>
                <w:fldChar w:fldCharType="begin">
                  <w:ffData>
                    <w:name w:val="Text1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2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20"/>
          </w:p>
        </w:tc>
        <w:bookmarkStart w:id="124" w:name="Text27"/>
        <w:tc>
          <w:tcPr>
            <w:tcW w:w="5940" w:type="dxa"/>
          </w:tcPr>
          <w:p w14:paraId="554A5DC3" w14:textId="77777777" w:rsidR="00000000" w:rsidRDefault="00B46DD6">
            <w:pPr>
              <w:suppressAutoHyphens/>
              <w:rPr>
                <w:sz w:val="20"/>
              </w:rPr>
            </w:pPr>
            <w:ins w:id="125" w:author="foobar" w:date="1998-05-14T13:07:00Z">
              <w:r>
                <w:rPr>
                  <w:sz w:val="20"/>
                </w:rPr>
                <w:fldChar w:fldCharType="begin">
                  <w:ffData>
                    <w:name w:val="Text2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2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2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24"/>
          </w:p>
        </w:tc>
        <w:bookmarkStart w:id="128" w:name="Text36"/>
        <w:tc>
          <w:tcPr>
            <w:tcW w:w="1926" w:type="dxa"/>
          </w:tcPr>
          <w:p w14:paraId="20FBEA4B" w14:textId="77777777" w:rsidR="00000000" w:rsidRDefault="00B46DD6">
            <w:pPr>
              <w:suppressAutoHyphens/>
              <w:rPr>
                <w:sz w:val="20"/>
              </w:rPr>
            </w:pPr>
            <w:ins w:id="129" w:author="foobar" w:date="1998-05-14T13:07:00Z">
              <w:r>
                <w:rPr>
                  <w:sz w:val="20"/>
                </w:rPr>
                <w:fldChar w:fldCharType="begin">
                  <w:ffData>
                    <w:name w:val="Text3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3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128"/>
          </w:p>
        </w:tc>
      </w:tr>
      <w:tr w:rsidR="00000000" w14:paraId="7F66841D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7938272B" w14:textId="77777777" w:rsidR="00000000" w:rsidRDefault="00B46DD6">
            <w:pPr>
              <w:suppressAutoHyphens/>
              <w:rPr>
                <w:sz w:val="20"/>
              </w:rPr>
            </w:pPr>
            <w:ins w:id="132" w:author="foobar" w:date="1998-05-14T13:07:00Z">
              <w:r>
                <w:rPr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3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34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7A438D89" w14:textId="77777777" w:rsidR="00000000" w:rsidRDefault="00B46DD6">
            <w:pPr>
              <w:suppressAutoHyphens/>
              <w:rPr>
                <w:sz w:val="20"/>
              </w:rPr>
            </w:pPr>
            <w:ins w:id="135" w:author="foobar" w:date="1998-05-14T13:07:00Z">
              <w:r>
                <w:rPr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37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0C99B6C9" w14:textId="77777777" w:rsidR="00000000" w:rsidRDefault="00B46DD6">
            <w:pPr>
              <w:suppressAutoHyphens/>
              <w:rPr>
                <w:sz w:val="20"/>
              </w:rPr>
            </w:pPr>
            <w:ins w:id="138" w:author="foobar" w:date="1998-05-14T13:07:00Z">
              <w:r>
                <w:rPr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39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0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0005F3CC" w14:textId="77777777" w:rsidR="00000000" w:rsidRDefault="00B46DD6">
            <w:pPr>
              <w:suppressAutoHyphens/>
              <w:rPr>
                <w:sz w:val="20"/>
              </w:rPr>
            </w:pPr>
            <w:ins w:id="141" w:author="foobar" w:date="1998-05-14T13:07:00Z">
              <w:r>
                <w:rPr>
                  <w:sz w:val="20"/>
                </w:rPr>
                <w:fldChar w:fldCharType="begin">
                  <w:ffData>
                    <w:name w:val="Text3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3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2F80B0F5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1AE756C8" w14:textId="77777777" w:rsidR="00000000" w:rsidRDefault="00B46DD6">
            <w:pPr>
              <w:suppressAutoHyphens/>
              <w:rPr>
                <w:sz w:val="20"/>
              </w:rPr>
            </w:pPr>
            <w:ins w:id="144" w:author="foobar" w:date="1998-05-14T13:07:00Z">
              <w:r>
                <w:rPr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5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6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37F8FCDD" w14:textId="77777777" w:rsidR="00000000" w:rsidRDefault="00B46DD6">
            <w:pPr>
              <w:suppressAutoHyphens/>
              <w:rPr>
                <w:sz w:val="20"/>
              </w:rPr>
            </w:pPr>
            <w:ins w:id="147" w:author="foobar" w:date="1998-05-14T13:07:00Z">
              <w:r>
                <w:rPr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4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49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66098BB1" w14:textId="77777777" w:rsidR="00000000" w:rsidRDefault="00B46DD6">
            <w:pPr>
              <w:suppressAutoHyphens/>
              <w:rPr>
                <w:sz w:val="20"/>
              </w:rPr>
            </w:pPr>
            <w:ins w:id="150" w:author="foobar" w:date="1998-05-14T13:07:00Z">
              <w:r>
                <w:rPr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1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2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1740E43D" w14:textId="77777777" w:rsidR="00000000" w:rsidRDefault="00B46DD6">
            <w:pPr>
              <w:suppressAutoHyphens/>
              <w:rPr>
                <w:sz w:val="20"/>
              </w:rPr>
            </w:pPr>
            <w:ins w:id="153" w:author="foobar" w:date="1998-05-14T13:07:00Z">
              <w:r>
                <w:rPr>
                  <w:sz w:val="20"/>
                </w:rPr>
                <w:fldChar w:fldCharType="begin">
                  <w:ffData>
                    <w:name w:val="Text3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5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75AFFD22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771174B4" w14:textId="77777777" w:rsidR="00000000" w:rsidRDefault="00B46DD6">
            <w:pPr>
              <w:suppressAutoHyphens/>
              <w:rPr>
                <w:sz w:val="20"/>
              </w:rPr>
            </w:pPr>
            <w:ins w:id="156" w:author="foobar" w:date="1998-05-14T13:07:00Z">
              <w:r>
                <w:rPr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7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58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73B70517" w14:textId="77777777" w:rsidR="00000000" w:rsidRDefault="00B46DD6">
            <w:pPr>
              <w:suppressAutoHyphens/>
              <w:rPr>
                <w:sz w:val="20"/>
              </w:rPr>
            </w:pPr>
            <w:ins w:id="159" w:author="foobar" w:date="1998-05-14T13:07:00Z">
              <w:r>
                <w:rPr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6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1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4F4B2C2E" w14:textId="77777777" w:rsidR="00000000" w:rsidRDefault="00B46DD6">
            <w:pPr>
              <w:suppressAutoHyphens/>
              <w:rPr>
                <w:sz w:val="20"/>
              </w:rPr>
            </w:pPr>
            <w:ins w:id="162" w:author="foobar" w:date="1998-05-14T13:07:00Z">
              <w:r>
                <w:rPr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63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4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11EABF0C" w14:textId="77777777" w:rsidR="00000000" w:rsidRDefault="00B46DD6">
            <w:pPr>
              <w:suppressAutoHyphens/>
              <w:rPr>
                <w:sz w:val="20"/>
              </w:rPr>
            </w:pPr>
            <w:ins w:id="165" w:author="foobar" w:date="1998-05-14T13:07:00Z">
              <w:r>
                <w:rPr>
                  <w:sz w:val="20"/>
                </w:rPr>
                <w:fldChar w:fldCharType="begin">
                  <w:ffData>
                    <w:name w:val="Text3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6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7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35029360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7B8EF004" w14:textId="77777777" w:rsidR="00000000" w:rsidRDefault="00B46DD6">
            <w:pPr>
              <w:suppressAutoHyphens/>
              <w:rPr>
                <w:sz w:val="20"/>
              </w:rPr>
            </w:pPr>
            <w:ins w:id="168" w:author="foobar" w:date="1998-05-14T13:07:00Z">
              <w:r>
                <w:rPr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69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70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359AD499" w14:textId="77777777" w:rsidR="00000000" w:rsidRDefault="00B46DD6">
            <w:pPr>
              <w:suppressAutoHyphens/>
              <w:rPr>
                <w:sz w:val="20"/>
              </w:rPr>
            </w:pPr>
            <w:ins w:id="171" w:author="foobar" w:date="1998-05-14T13:07:00Z">
              <w:r>
                <w:rPr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73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0FDAB0E6" w14:textId="77777777" w:rsidR="00000000" w:rsidRDefault="00B46DD6">
            <w:pPr>
              <w:suppressAutoHyphens/>
              <w:rPr>
                <w:sz w:val="20"/>
              </w:rPr>
            </w:pPr>
            <w:ins w:id="174" w:author="foobar" w:date="1998-05-14T13:07:00Z">
              <w:r>
                <w:rPr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5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76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53C12DB0" w14:textId="77777777" w:rsidR="00000000" w:rsidRDefault="00B46DD6">
            <w:pPr>
              <w:suppressAutoHyphens/>
              <w:rPr>
                <w:sz w:val="20"/>
              </w:rPr>
            </w:pPr>
            <w:ins w:id="177" w:author="foobar" w:date="1998-05-14T13:07:00Z">
              <w:r>
                <w:rPr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7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79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61FC127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3EDCACEE" w14:textId="77777777" w:rsidR="00000000" w:rsidRDefault="00B46DD6">
            <w:pPr>
              <w:suppressAutoHyphens/>
              <w:rPr>
                <w:sz w:val="20"/>
              </w:rPr>
            </w:pPr>
            <w:ins w:id="180" w:author="foobar" w:date="1998-05-14T13:07:00Z">
              <w:r>
                <w:rPr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</w:instrText>
            </w:r>
            <w:r>
              <w:rPr>
                <w:sz w:val="20"/>
              </w:rPr>
              <w:instrText xml:space="preserve"> </w:instrText>
            </w:r>
            <w:ins w:id="181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2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32E3053F" w14:textId="77777777" w:rsidR="00000000" w:rsidRDefault="00B46DD6">
            <w:pPr>
              <w:suppressAutoHyphens/>
              <w:rPr>
                <w:sz w:val="20"/>
              </w:rPr>
            </w:pPr>
            <w:ins w:id="183" w:author="foobar" w:date="1998-05-14T13:07:00Z">
              <w:r>
                <w:rPr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5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4A4D131C" w14:textId="77777777" w:rsidR="00000000" w:rsidRDefault="00B46DD6">
            <w:pPr>
              <w:suppressAutoHyphens/>
              <w:rPr>
                <w:sz w:val="20"/>
              </w:rPr>
            </w:pPr>
            <w:ins w:id="186" w:author="foobar" w:date="1998-05-14T13:07:00Z">
              <w:r>
                <w:rPr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7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88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09E2EF1E" w14:textId="77777777" w:rsidR="00000000" w:rsidRDefault="00B46DD6">
            <w:pPr>
              <w:suppressAutoHyphens/>
              <w:rPr>
                <w:sz w:val="20"/>
              </w:rPr>
            </w:pPr>
            <w:ins w:id="189" w:author="foobar" w:date="1998-05-14T13:07:00Z">
              <w:r>
                <w:rPr>
                  <w:sz w:val="20"/>
                </w:rPr>
                <w:fldChar w:fldCharType="begin">
                  <w:ffData>
                    <w:name w:val="Text3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9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1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2CC72B82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1E5E0EEB" w14:textId="77777777" w:rsidR="00000000" w:rsidRDefault="00B46DD6">
            <w:pPr>
              <w:suppressAutoHyphens/>
              <w:rPr>
                <w:sz w:val="20"/>
              </w:rPr>
            </w:pPr>
            <w:ins w:id="192" w:author="foobar" w:date="1998-05-14T13:07:00Z">
              <w:r>
                <w:rPr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93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4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196F081E" w14:textId="77777777" w:rsidR="00000000" w:rsidRDefault="00B46DD6">
            <w:pPr>
              <w:suppressAutoHyphens/>
              <w:rPr>
                <w:sz w:val="20"/>
              </w:rPr>
            </w:pPr>
            <w:ins w:id="195" w:author="foobar" w:date="1998-05-14T13:07:00Z">
              <w:r>
                <w:rPr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9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7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539729F5" w14:textId="77777777" w:rsidR="00000000" w:rsidRDefault="00B46DD6">
            <w:pPr>
              <w:suppressAutoHyphens/>
              <w:rPr>
                <w:sz w:val="20"/>
              </w:rPr>
            </w:pPr>
            <w:ins w:id="198" w:author="foobar" w:date="1998-05-14T13:07:00Z">
              <w:r>
                <w:rPr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99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00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69318BA5" w14:textId="77777777" w:rsidR="00000000" w:rsidRDefault="00B46DD6">
            <w:pPr>
              <w:suppressAutoHyphens/>
              <w:rPr>
                <w:sz w:val="20"/>
              </w:rPr>
            </w:pPr>
            <w:ins w:id="201" w:author="foobar" w:date="1998-05-14T13:07:00Z">
              <w:r>
                <w:rPr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0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03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517BE12D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6FDCE9A6" w14:textId="77777777" w:rsidR="00000000" w:rsidRDefault="00B46DD6">
            <w:pPr>
              <w:suppressAutoHyphens/>
              <w:rPr>
                <w:sz w:val="20"/>
              </w:rPr>
            </w:pPr>
            <w:ins w:id="204" w:author="foobar" w:date="1998-05-14T13:07:00Z">
              <w:r>
                <w:rPr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05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06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08FC73D4" w14:textId="77777777" w:rsidR="00000000" w:rsidRDefault="00B46DD6">
            <w:pPr>
              <w:suppressAutoHyphens/>
              <w:rPr>
                <w:sz w:val="20"/>
              </w:rPr>
            </w:pPr>
            <w:ins w:id="207" w:author="foobar" w:date="1998-05-14T13:07:00Z">
              <w:r>
                <w:rPr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0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09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57F43C7E" w14:textId="77777777" w:rsidR="00000000" w:rsidRDefault="00B46DD6">
            <w:pPr>
              <w:suppressAutoHyphens/>
              <w:rPr>
                <w:sz w:val="20"/>
              </w:rPr>
            </w:pPr>
            <w:ins w:id="210" w:author="foobar" w:date="1998-05-14T13:07:00Z">
              <w:r>
                <w:rPr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11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12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4FC19B9E" w14:textId="77777777" w:rsidR="00000000" w:rsidRDefault="00B46DD6">
            <w:pPr>
              <w:suppressAutoHyphens/>
              <w:rPr>
                <w:sz w:val="20"/>
              </w:rPr>
            </w:pPr>
            <w:ins w:id="213" w:author="foobar" w:date="1998-05-14T13:07:00Z">
              <w:r>
                <w:rPr>
                  <w:sz w:val="20"/>
                </w:rPr>
                <w:fldChar w:fldCharType="begin">
                  <w:ffData>
                    <w:name w:val="Text3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1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15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231E3FE5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187A60F4" w14:textId="77777777" w:rsidR="00000000" w:rsidRDefault="00B46DD6">
            <w:pPr>
              <w:suppressAutoHyphens/>
              <w:rPr>
                <w:sz w:val="20"/>
              </w:rPr>
            </w:pPr>
            <w:ins w:id="216" w:author="foobar" w:date="1998-05-14T13:07:00Z">
              <w:r>
                <w:rPr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17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18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29E62FCF" w14:textId="77777777" w:rsidR="00000000" w:rsidRDefault="00B46DD6">
            <w:pPr>
              <w:suppressAutoHyphens/>
              <w:rPr>
                <w:sz w:val="20"/>
              </w:rPr>
            </w:pPr>
            <w:ins w:id="219" w:author="foobar" w:date="1998-05-14T13:07:00Z">
              <w:r>
                <w:rPr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2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21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7EC4D064" w14:textId="77777777" w:rsidR="00000000" w:rsidRDefault="00B46DD6">
            <w:pPr>
              <w:suppressAutoHyphens/>
              <w:rPr>
                <w:sz w:val="20"/>
              </w:rPr>
            </w:pPr>
            <w:ins w:id="222" w:author="foobar" w:date="1998-05-14T13:07:00Z">
              <w:r>
                <w:rPr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23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24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5F7B955F" w14:textId="77777777" w:rsidR="00000000" w:rsidRDefault="00B46DD6">
            <w:pPr>
              <w:suppressAutoHyphens/>
              <w:rPr>
                <w:sz w:val="20"/>
              </w:rPr>
            </w:pPr>
            <w:ins w:id="225" w:author="foobar" w:date="1998-05-14T13:07:00Z">
              <w:r>
                <w:rPr>
                  <w:sz w:val="20"/>
                </w:rPr>
                <w:fldChar w:fldCharType="begin">
                  <w:ffData>
                    <w:name w:val="Text3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2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27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tr w:rsidR="00000000" w14:paraId="47B116B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5A85FA9F" w14:textId="77777777" w:rsidR="00000000" w:rsidRDefault="00B46DD6">
            <w:pPr>
              <w:suppressAutoHyphens/>
              <w:rPr>
                <w:sz w:val="20"/>
              </w:rPr>
            </w:pPr>
            <w:ins w:id="228" w:author="foobar" w:date="1998-05-14T13:07:00Z">
              <w:r>
                <w:rPr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29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30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260" w:type="dxa"/>
          </w:tcPr>
          <w:p w14:paraId="60EC9C12" w14:textId="77777777" w:rsidR="00000000" w:rsidRDefault="00B46DD6">
            <w:pPr>
              <w:suppressAutoHyphens/>
              <w:rPr>
                <w:sz w:val="20"/>
              </w:rPr>
            </w:pPr>
            <w:ins w:id="231" w:author="foobar" w:date="1998-05-14T13:07:00Z">
              <w:r>
                <w:rPr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3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33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5940" w:type="dxa"/>
          </w:tcPr>
          <w:p w14:paraId="702C5779" w14:textId="77777777" w:rsidR="00000000" w:rsidRDefault="00B46DD6">
            <w:pPr>
              <w:suppressAutoHyphens/>
              <w:rPr>
                <w:sz w:val="20"/>
              </w:rPr>
            </w:pPr>
            <w:ins w:id="234" w:author="foobar" w:date="1998-05-14T13:07:00Z">
              <w:r>
                <w:rPr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35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36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  <w:tc>
          <w:tcPr>
            <w:tcW w:w="1926" w:type="dxa"/>
          </w:tcPr>
          <w:p w14:paraId="70249D3D" w14:textId="77777777" w:rsidR="00000000" w:rsidRDefault="00B46DD6">
            <w:pPr>
              <w:suppressAutoHyphens/>
              <w:rPr>
                <w:sz w:val="20"/>
              </w:rPr>
            </w:pPr>
            <w:ins w:id="237" w:author="foobar" w:date="1998-05-14T13:07:00Z">
              <w:r>
                <w:rPr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3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39" w:author="foobar" w:date="1998-05-14T13:07:00Z">
              <w:r>
                <w:rPr>
                  <w:sz w:val="20"/>
                </w:rPr>
                <w:fldChar w:fldCharType="end"/>
              </w:r>
            </w:ins>
          </w:p>
        </w:tc>
      </w:tr>
      <w:bookmarkStart w:id="240" w:name="Text10"/>
      <w:tr w:rsidR="00000000" w14:paraId="69E73543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6FC20196" w14:textId="77777777" w:rsidR="00000000" w:rsidRDefault="00B46DD6">
            <w:pPr>
              <w:suppressAutoHyphens/>
              <w:rPr>
                <w:sz w:val="20"/>
              </w:rPr>
            </w:pPr>
            <w:ins w:id="241" w:author="foobar" w:date="1998-05-14T13:07:00Z">
              <w:r>
                <w:rPr>
                  <w:sz w:val="20"/>
                </w:rPr>
                <w:fldChar w:fldCharType="begin">
                  <w:ffData>
                    <w:name w:val="Text1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4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4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40"/>
          </w:p>
        </w:tc>
        <w:bookmarkStart w:id="244" w:name="Text19"/>
        <w:tc>
          <w:tcPr>
            <w:tcW w:w="1260" w:type="dxa"/>
          </w:tcPr>
          <w:p w14:paraId="00C3C8CA" w14:textId="77777777" w:rsidR="00000000" w:rsidRDefault="00B46DD6">
            <w:pPr>
              <w:suppressAutoHyphens/>
              <w:rPr>
                <w:sz w:val="20"/>
              </w:rPr>
            </w:pPr>
            <w:ins w:id="245" w:author="foobar" w:date="1998-05-14T13:07:00Z">
              <w:r>
                <w:rPr>
                  <w:sz w:val="20"/>
                </w:rPr>
                <w:fldChar w:fldCharType="begin">
                  <w:ffData>
                    <w:name w:val="Text1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4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4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44"/>
          </w:p>
        </w:tc>
        <w:bookmarkStart w:id="248" w:name="Text28"/>
        <w:tc>
          <w:tcPr>
            <w:tcW w:w="5940" w:type="dxa"/>
          </w:tcPr>
          <w:p w14:paraId="71FA9312" w14:textId="77777777" w:rsidR="00000000" w:rsidRDefault="00B46DD6">
            <w:pPr>
              <w:suppressAutoHyphens/>
              <w:rPr>
                <w:sz w:val="20"/>
              </w:rPr>
            </w:pPr>
            <w:ins w:id="249" w:author="foobar" w:date="1998-05-14T13:07:00Z">
              <w:r>
                <w:rPr>
                  <w:sz w:val="20"/>
                </w:rPr>
                <w:fldChar w:fldCharType="begin">
                  <w:ffData>
                    <w:name w:val="Text2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5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5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48"/>
          </w:p>
        </w:tc>
        <w:bookmarkStart w:id="252" w:name="Text35"/>
        <w:tc>
          <w:tcPr>
            <w:tcW w:w="1926" w:type="dxa"/>
          </w:tcPr>
          <w:p w14:paraId="34E90164" w14:textId="77777777" w:rsidR="00000000" w:rsidRDefault="00B46DD6">
            <w:pPr>
              <w:suppressAutoHyphens/>
              <w:rPr>
                <w:sz w:val="20"/>
              </w:rPr>
            </w:pPr>
            <w:ins w:id="253" w:author="foobar" w:date="1998-05-14T13:07:00Z">
              <w:r>
                <w:rPr>
                  <w:sz w:val="20"/>
                </w:rPr>
                <w:fldChar w:fldCharType="begin">
                  <w:ffData>
                    <w:name w:val="Text3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5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5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52"/>
          </w:p>
        </w:tc>
      </w:tr>
      <w:bookmarkStart w:id="256" w:name="Text11"/>
      <w:tr w:rsidR="00000000" w14:paraId="4F633931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65F346AB" w14:textId="77777777" w:rsidR="00000000" w:rsidRDefault="00B46DD6">
            <w:pPr>
              <w:suppressAutoHyphens/>
              <w:rPr>
                <w:sz w:val="20"/>
              </w:rPr>
            </w:pPr>
            <w:ins w:id="257" w:author="foobar" w:date="1998-05-14T13:07:00Z">
              <w:r>
                <w:rPr>
                  <w:sz w:val="20"/>
                </w:rPr>
                <w:fldChar w:fldCharType="begin">
                  <w:ffData>
                    <w:name w:val="Text1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5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5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56"/>
          </w:p>
        </w:tc>
        <w:bookmarkStart w:id="260" w:name="Text20"/>
        <w:tc>
          <w:tcPr>
            <w:tcW w:w="1260" w:type="dxa"/>
          </w:tcPr>
          <w:p w14:paraId="40EB0D93" w14:textId="77777777" w:rsidR="00000000" w:rsidRDefault="00B46DD6">
            <w:pPr>
              <w:suppressAutoHyphens/>
              <w:rPr>
                <w:sz w:val="20"/>
              </w:rPr>
            </w:pPr>
            <w:ins w:id="261" w:author="foobar" w:date="1998-05-14T13:07:00Z">
              <w:r>
                <w:rPr>
                  <w:sz w:val="20"/>
                </w:rPr>
                <w:fldChar w:fldCharType="begin">
                  <w:ffData>
                    <w:name w:val="Text2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6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 </w:t>
            </w:r>
            <w:ins w:id="26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60"/>
          </w:p>
        </w:tc>
        <w:bookmarkStart w:id="264" w:name="Text29"/>
        <w:tc>
          <w:tcPr>
            <w:tcW w:w="5940" w:type="dxa"/>
          </w:tcPr>
          <w:p w14:paraId="1474991F" w14:textId="77777777" w:rsidR="00000000" w:rsidRDefault="00B46DD6">
            <w:pPr>
              <w:suppressAutoHyphens/>
              <w:rPr>
                <w:sz w:val="20"/>
              </w:rPr>
            </w:pPr>
            <w:ins w:id="265" w:author="foobar" w:date="1998-05-14T13:07:00Z">
              <w:r>
                <w:rPr>
                  <w:sz w:val="20"/>
                </w:rPr>
                <w:fldChar w:fldCharType="begin">
                  <w:ffData>
                    <w:name w:val="Text2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6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6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64"/>
          </w:p>
        </w:tc>
        <w:bookmarkStart w:id="268" w:name="Text34"/>
        <w:tc>
          <w:tcPr>
            <w:tcW w:w="1926" w:type="dxa"/>
          </w:tcPr>
          <w:p w14:paraId="5822F022" w14:textId="77777777" w:rsidR="00000000" w:rsidRDefault="00B46DD6">
            <w:pPr>
              <w:suppressAutoHyphens/>
              <w:rPr>
                <w:sz w:val="20"/>
              </w:rPr>
            </w:pPr>
            <w:ins w:id="269" w:author="foobar" w:date="1998-05-14T13:07:00Z">
              <w:r>
                <w:rPr>
                  <w:sz w:val="20"/>
                </w:rPr>
                <w:fldChar w:fldCharType="begin">
                  <w:ffData>
                    <w:name w:val="Text3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7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7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68"/>
          </w:p>
        </w:tc>
      </w:tr>
      <w:bookmarkStart w:id="272" w:name="Text12"/>
      <w:tr w:rsidR="00000000" w14:paraId="2A2ED4A6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2C95FBC5" w14:textId="77777777" w:rsidR="00000000" w:rsidRDefault="00B46DD6">
            <w:pPr>
              <w:suppressAutoHyphens/>
              <w:rPr>
                <w:sz w:val="20"/>
              </w:rPr>
            </w:pPr>
            <w:ins w:id="273" w:author="foobar" w:date="1998-05-14T13:07:00Z">
              <w:r>
                <w:rPr>
                  <w:sz w:val="20"/>
                </w:rPr>
                <w:fldChar w:fldCharType="begin">
                  <w:ffData>
                    <w:name w:val="Text1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7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7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72"/>
          </w:p>
        </w:tc>
        <w:bookmarkStart w:id="276" w:name="Text21"/>
        <w:tc>
          <w:tcPr>
            <w:tcW w:w="1260" w:type="dxa"/>
          </w:tcPr>
          <w:p w14:paraId="10E88EC9" w14:textId="77777777" w:rsidR="00000000" w:rsidRDefault="00B46DD6">
            <w:pPr>
              <w:suppressAutoHyphens/>
              <w:rPr>
                <w:sz w:val="20"/>
              </w:rPr>
            </w:pPr>
            <w:ins w:id="277" w:author="foobar" w:date="1998-05-14T13:07:00Z">
              <w:r>
                <w:rPr>
                  <w:sz w:val="20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7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7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76"/>
          </w:p>
        </w:tc>
        <w:bookmarkStart w:id="280" w:name="Text30"/>
        <w:tc>
          <w:tcPr>
            <w:tcW w:w="5940" w:type="dxa"/>
          </w:tcPr>
          <w:p w14:paraId="44BA5CCE" w14:textId="77777777" w:rsidR="00000000" w:rsidRDefault="00B46DD6">
            <w:pPr>
              <w:suppressAutoHyphens/>
              <w:rPr>
                <w:sz w:val="20"/>
              </w:rPr>
            </w:pPr>
            <w:ins w:id="281" w:author="foobar" w:date="1998-05-14T13:07:00Z">
              <w:r>
                <w:rPr>
                  <w:sz w:val="20"/>
                </w:rPr>
                <w:fldChar w:fldCharType="begin">
                  <w:ffData>
                    <w:name w:val="Text3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8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8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80"/>
          </w:p>
        </w:tc>
        <w:bookmarkStart w:id="284" w:name="Text33"/>
        <w:tc>
          <w:tcPr>
            <w:tcW w:w="1926" w:type="dxa"/>
          </w:tcPr>
          <w:p w14:paraId="3C8735FC" w14:textId="77777777" w:rsidR="00000000" w:rsidRDefault="00B46DD6">
            <w:pPr>
              <w:suppressAutoHyphens/>
              <w:rPr>
                <w:sz w:val="20"/>
              </w:rPr>
            </w:pPr>
            <w:ins w:id="285" w:author="foobar" w:date="1998-05-14T13:07:00Z">
              <w:r>
                <w:rPr>
                  <w:sz w:val="20"/>
                </w:rPr>
                <w:fldChar w:fldCharType="begin">
                  <w:ffData>
                    <w:name w:val="Text3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8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8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84"/>
          </w:p>
        </w:tc>
      </w:tr>
      <w:bookmarkStart w:id="288" w:name="Text41"/>
      <w:tr w:rsidR="00000000" w14:paraId="5C6C90D1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61A09E73" w14:textId="77777777" w:rsidR="00000000" w:rsidRDefault="00B46DD6">
            <w:pPr>
              <w:suppressAutoHyphens/>
              <w:rPr>
                <w:sz w:val="20"/>
              </w:rPr>
            </w:pPr>
            <w:ins w:id="289" w:author="foobar" w:date="1998-05-14T13:07:00Z">
              <w:r>
                <w:rPr>
                  <w:sz w:val="20"/>
                </w:rPr>
                <w:fldChar w:fldCharType="begin">
                  <w:ffData>
                    <w:name w:val="Text4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9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9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88"/>
          </w:p>
        </w:tc>
        <w:bookmarkStart w:id="292" w:name="Text42"/>
        <w:tc>
          <w:tcPr>
            <w:tcW w:w="1260" w:type="dxa"/>
          </w:tcPr>
          <w:p w14:paraId="69EB79D1" w14:textId="77777777" w:rsidR="00000000" w:rsidRDefault="00B46DD6">
            <w:pPr>
              <w:suppressAutoHyphens/>
              <w:rPr>
                <w:sz w:val="20"/>
              </w:rPr>
            </w:pPr>
            <w:ins w:id="293" w:author="foobar" w:date="1998-05-14T13:07:00Z">
              <w:r>
                <w:rPr>
                  <w:sz w:val="20"/>
                </w:rPr>
                <w:fldChar w:fldCharType="begin">
                  <w:ffData>
                    <w:name w:val="Text4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9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9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92"/>
          </w:p>
        </w:tc>
        <w:bookmarkStart w:id="296" w:name="Text43"/>
        <w:tc>
          <w:tcPr>
            <w:tcW w:w="5940" w:type="dxa"/>
          </w:tcPr>
          <w:p w14:paraId="09AD312E" w14:textId="77777777" w:rsidR="00000000" w:rsidRDefault="00B46DD6">
            <w:pPr>
              <w:suppressAutoHyphens/>
              <w:rPr>
                <w:sz w:val="20"/>
              </w:rPr>
            </w:pPr>
            <w:ins w:id="297" w:author="foobar" w:date="1998-05-14T13:07:00Z">
              <w:r>
                <w:rPr>
                  <w:sz w:val="20"/>
                </w:rPr>
                <w:fldChar w:fldCharType="begin">
                  <w:ffData>
                    <w:name w:val="Text43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9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9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296"/>
          </w:p>
        </w:tc>
        <w:bookmarkStart w:id="300" w:name="Text44"/>
        <w:tc>
          <w:tcPr>
            <w:tcW w:w="1926" w:type="dxa"/>
          </w:tcPr>
          <w:p w14:paraId="5444548D" w14:textId="77777777" w:rsidR="00000000" w:rsidRDefault="00B46DD6">
            <w:pPr>
              <w:suppressAutoHyphens/>
              <w:rPr>
                <w:sz w:val="20"/>
              </w:rPr>
            </w:pPr>
            <w:ins w:id="301" w:author="foobar" w:date="1998-05-14T13:07:00Z">
              <w:r>
                <w:rPr>
                  <w:sz w:val="20"/>
                </w:rPr>
                <w:fldChar w:fldCharType="begin">
                  <w:ffData>
                    <w:name w:val="Text44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0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0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00"/>
          </w:p>
        </w:tc>
      </w:tr>
      <w:bookmarkStart w:id="304" w:name="Text45"/>
      <w:tr w:rsidR="00000000" w14:paraId="0EA947A6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4BFC9BD5" w14:textId="77777777" w:rsidR="00000000" w:rsidRDefault="00B46DD6">
            <w:pPr>
              <w:suppressAutoHyphens/>
              <w:rPr>
                <w:sz w:val="20"/>
              </w:rPr>
            </w:pPr>
            <w:ins w:id="305" w:author="foobar" w:date="1998-05-14T13:07:00Z">
              <w:r>
                <w:rPr>
                  <w:sz w:val="20"/>
                </w:rPr>
                <w:fldChar w:fldCharType="begin">
                  <w:ffData>
                    <w:name w:val="Text45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0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0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04"/>
          </w:p>
        </w:tc>
        <w:bookmarkStart w:id="308" w:name="Text46"/>
        <w:tc>
          <w:tcPr>
            <w:tcW w:w="1260" w:type="dxa"/>
          </w:tcPr>
          <w:p w14:paraId="34F32886" w14:textId="77777777" w:rsidR="00000000" w:rsidRDefault="00B46DD6">
            <w:pPr>
              <w:suppressAutoHyphens/>
              <w:rPr>
                <w:sz w:val="20"/>
              </w:rPr>
            </w:pPr>
            <w:ins w:id="309" w:author="foobar" w:date="1998-05-14T13:07:00Z">
              <w:r>
                <w:rPr>
                  <w:sz w:val="20"/>
                </w:rPr>
                <w:fldChar w:fldCharType="begin">
                  <w:ffData>
                    <w:name w:val="Text46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1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1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08"/>
          </w:p>
        </w:tc>
        <w:bookmarkStart w:id="312" w:name="Text47"/>
        <w:tc>
          <w:tcPr>
            <w:tcW w:w="5940" w:type="dxa"/>
          </w:tcPr>
          <w:p w14:paraId="6F6676F7" w14:textId="77777777" w:rsidR="00000000" w:rsidRDefault="00B46DD6">
            <w:pPr>
              <w:suppressAutoHyphens/>
              <w:rPr>
                <w:sz w:val="20"/>
              </w:rPr>
            </w:pPr>
            <w:ins w:id="313" w:author="foobar" w:date="1998-05-14T13:07:00Z">
              <w:r>
                <w:rPr>
                  <w:sz w:val="20"/>
                </w:rPr>
                <w:fldChar w:fldCharType="begin">
                  <w:ffData>
                    <w:name w:val="Text47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1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1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12"/>
          </w:p>
        </w:tc>
        <w:bookmarkStart w:id="316" w:name="Text48"/>
        <w:tc>
          <w:tcPr>
            <w:tcW w:w="1926" w:type="dxa"/>
          </w:tcPr>
          <w:p w14:paraId="48EEDD36" w14:textId="77777777" w:rsidR="00000000" w:rsidRDefault="00B46DD6">
            <w:pPr>
              <w:suppressAutoHyphens/>
              <w:rPr>
                <w:sz w:val="20"/>
              </w:rPr>
            </w:pPr>
            <w:ins w:id="317" w:author="foobar" w:date="1998-05-14T13:07:00Z">
              <w:r>
                <w:rPr>
                  <w:sz w:val="20"/>
                </w:rPr>
                <w:fldChar w:fldCharType="begin">
                  <w:ffData>
                    <w:name w:val="Text48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18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19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16"/>
          </w:p>
        </w:tc>
      </w:tr>
      <w:bookmarkStart w:id="320" w:name="Text49"/>
      <w:tr w:rsidR="00000000" w14:paraId="6DC8FEDA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98" w:type="dxa"/>
            <w:gridSpan w:val="2"/>
          </w:tcPr>
          <w:p w14:paraId="0F2E556B" w14:textId="77777777" w:rsidR="00000000" w:rsidRDefault="00B46DD6">
            <w:pPr>
              <w:suppressAutoHyphens/>
              <w:rPr>
                <w:sz w:val="20"/>
              </w:rPr>
            </w:pPr>
            <w:ins w:id="321" w:author="foobar" w:date="1998-05-14T13:07:00Z">
              <w:r>
                <w:rPr>
                  <w:sz w:val="20"/>
                </w:rPr>
                <w:fldChar w:fldCharType="begin">
                  <w:ffData>
                    <w:name w:val="Text49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22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23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20"/>
          </w:p>
        </w:tc>
        <w:bookmarkStart w:id="324" w:name="Text50"/>
        <w:tc>
          <w:tcPr>
            <w:tcW w:w="1260" w:type="dxa"/>
          </w:tcPr>
          <w:p w14:paraId="7F8FA07E" w14:textId="77777777" w:rsidR="00000000" w:rsidRDefault="00B46DD6">
            <w:pPr>
              <w:suppressAutoHyphens/>
              <w:rPr>
                <w:sz w:val="20"/>
              </w:rPr>
            </w:pPr>
            <w:ins w:id="325" w:author="foobar" w:date="1998-05-14T13:07:00Z">
              <w:r>
                <w:rPr>
                  <w:sz w:val="20"/>
                </w:rPr>
                <w:fldChar w:fldCharType="begin">
                  <w:ffData>
                    <w:name w:val="Text50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26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27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24"/>
          </w:p>
        </w:tc>
        <w:bookmarkStart w:id="328" w:name="Text51"/>
        <w:tc>
          <w:tcPr>
            <w:tcW w:w="5940" w:type="dxa"/>
          </w:tcPr>
          <w:p w14:paraId="440CEB92" w14:textId="77777777" w:rsidR="00000000" w:rsidRDefault="00B46DD6">
            <w:pPr>
              <w:suppressAutoHyphens/>
              <w:rPr>
                <w:sz w:val="20"/>
              </w:rPr>
            </w:pPr>
            <w:ins w:id="329" w:author="foobar" w:date="1998-05-14T13:07:00Z">
              <w:r>
                <w:rPr>
                  <w:sz w:val="20"/>
                </w:rPr>
                <w:fldChar w:fldCharType="begin">
                  <w:ffData>
                    <w:name w:val="Text5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30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31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28"/>
          </w:p>
        </w:tc>
        <w:bookmarkStart w:id="332" w:name="Text52"/>
        <w:tc>
          <w:tcPr>
            <w:tcW w:w="1926" w:type="dxa"/>
          </w:tcPr>
          <w:p w14:paraId="3EB62C29" w14:textId="77777777" w:rsidR="00000000" w:rsidRDefault="00B46DD6">
            <w:pPr>
              <w:suppressAutoHyphens/>
              <w:rPr>
                <w:sz w:val="20"/>
              </w:rPr>
            </w:pPr>
            <w:ins w:id="333" w:author="foobar" w:date="1998-05-14T13:07:00Z">
              <w:r>
                <w:rPr>
                  <w:sz w:val="20"/>
                </w:rPr>
                <w:fldChar w:fldCharType="begin">
                  <w:ffData>
                    <w:name w:val="Text5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334" w:author="foobar" w:date="1998-05-14T13:07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35" w:author="foobar" w:date="1998-05-14T13:07:00Z">
              <w:r>
                <w:rPr>
                  <w:sz w:val="20"/>
                </w:rPr>
                <w:fldChar w:fldCharType="end"/>
              </w:r>
            </w:ins>
            <w:bookmarkEnd w:id="332"/>
          </w:p>
        </w:tc>
      </w:tr>
    </w:tbl>
    <w:p w14:paraId="52E5E8DB" w14:textId="77777777" w:rsidR="00000000" w:rsidRDefault="00B46DD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756"/>
      </w:tblGrid>
      <w:tr w:rsidR="00000000" w14:paraId="4E9F555E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5922F68B" w14:textId="77777777" w:rsidR="00000000" w:rsidRDefault="00B46DD6">
            <w:pPr>
              <w:suppressAutoHyphens/>
            </w:pPr>
            <w:r>
              <w:rPr>
                <w:b/>
              </w:rPr>
              <w:t>5</w:t>
            </w:r>
          </w:p>
        </w:tc>
        <w:tc>
          <w:tcPr>
            <w:tcW w:w="9756" w:type="dxa"/>
            <w:shd w:val="pct20" w:color="auto" w:fill="auto"/>
          </w:tcPr>
          <w:p w14:paraId="2D591C4C" w14:textId="77777777" w:rsidR="00000000" w:rsidRDefault="00B46DD6">
            <w:pPr>
              <w:tabs>
                <w:tab w:val="left" w:pos="-720"/>
              </w:tabs>
              <w:suppressAutoHyphens/>
            </w:pPr>
            <w:r>
              <w:t xml:space="preserve">Include a Process Flow or Block Diagram as Appendix  </w:t>
            </w:r>
            <w:ins w:id="336" w:author="foobar" w:date="1998-05-14T13:07:00Z">
              <w:r>
                <w:rPr>
                  <w:u w:val="single"/>
                </w:rPr>
                <w:fldChar w:fldCharType="begin">
                  <w:ffData>
                    <w:name w:val="Text53"/>
                    <w:enabled/>
                    <w:calcOnExit w:val="0"/>
                    <w:textInput/>
                  </w:ffData>
                </w:fldChar>
              </w:r>
            </w:ins>
            <w:r>
              <w:rPr>
                <w:u w:val="single"/>
              </w:rPr>
              <w:instrText xml:space="preserve"> FORMTEXT </w:instrText>
            </w:r>
            <w:ins w:id="337" w:author="foobar" w:date="1998-05-14T13:07:00Z">
              <w:r>
                <w:rPr>
                  <w:sz w:val="20"/>
                  <w:u w:val="single"/>
                </w:rPr>
              </w:r>
              <w:r>
                <w:rPr>
                  <w:u w:val="single"/>
                </w:rPr>
                <w:fldChar w:fldCharType="separate"/>
              </w:r>
            </w:ins>
            <w:r>
              <w:rPr>
                <w:u w:val="single"/>
              </w:rPr>
              <w:t xml:space="preserve">     </w:t>
            </w:r>
            <w:ins w:id="338" w:author="foobar" w:date="1998-05-14T13:07:00Z">
              <w:r>
                <w:rPr>
                  <w:u w:val="single"/>
                </w:rPr>
                <w:fldChar w:fldCharType="end"/>
              </w:r>
            </w:ins>
            <w:r>
              <w:t xml:space="preserve">  and</w:t>
            </w:r>
          </w:p>
        </w:tc>
      </w:tr>
      <w:tr w:rsidR="00000000" w14:paraId="43912C81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519AD51C" w14:textId="77777777" w:rsidR="00000000" w:rsidRDefault="00B46DD6">
            <w:pPr>
              <w:suppressAutoHyphens/>
            </w:pPr>
          </w:p>
        </w:tc>
        <w:tc>
          <w:tcPr>
            <w:tcW w:w="9756" w:type="dxa"/>
            <w:shd w:val="pct20" w:color="auto" w:fill="auto"/>
          </w:tcPr>
          <w:p w14:paraId="3BEE6478" w14:textId="77777777" w:rsidR="00000000" w:rsidRDefault="00B46DD6">
            <w:pPr>
              <w:tabs>
                <w:tab w:val="left" w:pos="-720"/>
              </w:tabs>
              <w:suppressAutoHyphens/>
            </w:pPr>
            <w:r>
              <w:t xml:space="preserve">A Narrative Description of the Facility as Appendix  </w:t>
            </w:r>
            <w:bookmarkStart w:id="339" w:name="Text54"/>
            <w:ins w:id="340" w:author="foobar" w:date="1998-05-14T13:07:00Z">
              <w:r>
                <w:rPr>
                  <w:u w:val="single"/>
                </w:rPr>
                <w:fldChar w:fldCharType="begin">
                  <w:ffData>
                    <w:name w:val="Text54"/>
                    <w:enabled/>
                    <w:calcOnExit w:val="0"/>
                    <w:textInput/>
                  </w:ffData>
                </w:fldChar>
              </w:r>
            </w:ins>
            <w:r>
              <w:rPr>
                <w:u w:val="single"/>
              </w:rPr>
              <w:instrText xml:space="preserve"> FORMT</w:instrText>
            </w:r>
            <w:r>
              <w:rPr>
                <w:u w:val="single"/>
              </w:rPr>
              <w:instrText xml:space="preserve">EXT </w:instrText>
            </w:r>
            <w:ins w:id="341" w:author="foobar" w:date="1998-05-14T13:07:00Z">
              <w:r>
                <w:rPr>
                  <w:sz w:val="20"/>
                  <w:u w:val="single"/>
                </w:rPr>
              </w:r>
              <w:r>
                <w:rPr>
                  <w:u w:val="single"/>
                </w:rPr>
                <w:fldChar w:fldCharType="separate"/>
              </w:r>
            </w:ins>
            <w:r>
              <w:rPr>
                <w:u w:val="single"/>
              </w:rPr>
              <w:t xml:space="preserve">     </w:t>
            </w:r>
            <w:ins w:id="342" w:author="foobar" w:date="1998-05-14T13:07:00Z">
              <w:r>
                <w:rPr>
                  <w:u w:val="single"/>
                </w:rPr>
                <w:fldChar w:fldCharType="end"/>
              </w:r>
            </w:ins>
            <w:bookmarkEnd w:id="339"/>
            <w:r>
              <w:rPr>
                <w:u w:val="single"/>
              </w:rPr>
              <w:t xml:space="preserve"> </w:t>
            </w:r>
          </w:p>
        </w:tc>
      </w:tr>
    </w:tbl>
    <w:p w14:paraId="336533B2" w14:textId="77777777" w:rsidR="00000000" w:rsidRDefault="00B46DD6">
      <w:pPr>
        <w:suppressAutoHyphens/>
      </w:pPr>
    </w:p>
    <w:sectPr w:rsidR="00000000">
      <w:footerReference w:type="default" r:id="rId6"/>
      <w:endnotePr>
        <w:numFmt w:val="decimal"/>
      </w:endnotePr>
      <w:pgSz w:w="12240" w:h="15840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D5A7" w14:textId="77777777" w:rsidR="00000000" w:rsidRDefault="00B46DD6">
      <w:pPr>
        <w:spacing w:line="20" w:lineRule="exact"/>
      </w:pPr>
    </w:p>
  </w:endnote>
  <w:endnote w:type="continuationSeparator" w:id="0">
    <w:p w14:paraId="392558D4" w14:textId="77777777" w:rsidR="00000000" w:rsidRDefault="00B46DD6">
      <w:r>
        <w:t xml:space="preserve"> </w:t>
      </w:r>
    </w:p>
  </w:endnote>
  <w:endnote w:type="continuationNotice" w:id="1">
    <w:p w14:paraId="31076DE8" w14:textId="77777777" w:rsidR="00000000" w:rsidRDefault="00B46DD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9201" w14:textId="77777777" w:rsidR="00000000" w:rsidRDefault="00B46DD6">
    <w:pPr>
      <w:tabs>
        <w:tab w:val="center" w:pos="5004"/>
        <w:tab w:val="right" w:pos="10008"/>
      </w:tabs>
      <w:suppressAutoHyphens/>
    </w:pPr>
    <w:r>
      <w:rPr>
        <w:sz w:val="19"/>
      </w:rPr>
      <w:t>Revised March 27, 1996</w:t>
    </w:r>
    <w:r>
      <w:rPr>
        <w:sz w:val="19"/>
      </w:rPr>
      <w:tab/>
      <w:t xml:space="preserve">Major Air Source Operating Permit Application </w:t>
    </w:r>
    <w:r>
      <w:rPr>
        <w:sz w:val="19"/>
      </w:rPr>
      <w:tab/>
      <w:t>DEQ Form # 100-001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9328" w14:textId="77777777" w:rsidR="00000000" w:rsidRDefault="00B46DD6">
      <w:r>
        <w:separator/>
      </w:r>
    </w:p>
  </w:footnote>
  <w:footnote w:type="continuationSeparator" w:id="0">
    <w:p w14:paraId="527F56B0" w14:textId="77777777" w:rsidR="00000000" w:rsidRDefault="00B46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016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6DD6"/>
    <w:rsid w:val="00B4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AEFE9"/>
  <w15:chartTrackingRefBased/>
  <w15:docId w15:val="{CA3088B4-3751-48A1-9BF5-8A38C108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B46D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1974</Characters>
  <Application>Microsoft Office Word</Application>
  <DocSecurity>4</DocSecurity>
  <Lines>16</Lines>
  <Paragraphs>4</Paragraphs>
  <ScaleCrop>false</ScaleCrop>
  <Company>Dept of Environmental Quality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Shawn Hussong</dc:creator>
  <cp:keywords/>
  <dc:description/>
  <cp:lastModifiedBy>Lee Warden</cp:lastModifiedBy>
  <cp:revision>2</cp:revision>
  <cp:lastPrinted>1996-04-16T02:16:00Z</cp:lastPrinted>
  <dcterms:created xsi:type="dcterms:W3CDTF">2023-03-08T22:13:00Z</dcterms:created>
  <dcterms:modified xsi:type="dcterms:W3CDTF">2023-03-08T22:13:00Z</dcterms:modified>
</cp:coreProperties>
</file>